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6E" w:rsidRPr="002E272C" w:rsidRDefault="00BB1E6E" w:rsidP="00BB1E6E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i/>
        </w:rPr>
      </w:pPr>
      <w:bookmarkStart w:id="0" w:name="_GoBack"/>
      <w:bookmarkEnd w:id="0"/>
      <w:r w:rsidRPr="0016512C">
        <w:rPr>
          <w:rFonts w:ascii="Arial" w:hAnsi="Arial" w:cs="Arial"/>
          <w:b/>
        </w:rPr>
        <w:t>Kryteria wyboru projektów w ramach działania</w:t>
      </w:r>
      <w:r>
        <w:rPr>
          <w:rFonts w:ascii="Arial" w:hAnsi="Arial" w:cs="Arial"/>
          <w:b/>
        </w:rPr>
        <w:t xml:space="preserve"> </w:t>
      </w:r>
      <w:r w:rsidR="008D6201">
        <w:rPr>
          <w:rFonts w:ascii="Arial" w:hAnsi="Arial" w:cs="Arial"/>
          <w:b/>
          <w:i/>
        </w:rPr>
        <w:t>7.6 Wsparcie rozwoju usług społecznych świadczonych w interesie ogólnym</w:t>
      </w:r>
    </w:p>
    <w:p w:rsidR="00BB1E6E" w:rsidRDefault="00BB1E6E" w:rsidP="00BB1E6E">
      <w:pPr>
        <w:jc w:val="center"/>
        <w:rPr>
          <w:rFonts w:ascii="Arial" w:eastAsiaTheme="majorEastAsia" w:hAnsi="Arial" w:cs="Arial"/>
          <w:b/>
          <w:bCs/>
        </w:rPr>
      </w:pPr>
    </w:p>
    <w:p w:rsidR="00BB1E6E" w:rsidRPr="00D50197" w:rsidRDefault="00BB1E6E" w:rsidP="00BB1E6E">
      <w:pPr>
        <w:jc w:val="center"/>
        <w:rPr>
          <w:rFonts w:ascii="Myriad Pro" w:eastAsiaTheme="majorEastAsia" w:hAnsi="Myriad Pro" w:cs="Arial"/>
          <w:b/>
          <w:bCs/>
        </w:rPr>
      </w:pPr>
      <w:r w:rsidRPr="00D50197">
        <w:rPr>
          <w:rFonts w:ascii="Myriad Pro" w:eastAsiaTheme="majorEastAsia" w:hAnsi="Myriad Pro" w:cs="Arial"/>
          <w:b/>
          <w:bCs/>
        </w:rPr>
        <w:t>Kryteria szczegółowe</w:t>
      </w:r>
      <w:r w:rsidR="00235B01">
        <w:rPr>
          <w:rFonts w:ascii="Myriad Pro" w:eastAsiaTheme="majorEastAsia" w:hAnsi="Myriad Pro" w:cs="Arial"/>
          <w:b/>
          <w:bCs/>
        </w:rPr>
        <w:t xml:space="preserve"> - typ 1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VI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I</w:t>
            </w:r>
            <w:r w:rsidRPr="00D50197">
              <w:rPr>
                <w:rFonts w:ascii="Myriad Pro" w:hAnsi="Myriad Pro" w:cs="Arial"/>
                <w:sz w:val="20"/>
                <w:szCs w:val="20"/>
              </w:rPr>
              <w:t xml:space="preserve">  </w:t>
            </w:r>
            <w:r w:rsidR="008D6201">
              <w:rPr>
                <w:rFonts w:ascii="Myriad Pro" w:hAnsi="Myriad Pro" w:cs="Arial"/>
                <w:sz w:val="20"/>
                <w:szCs w:val="20"/>
              </w:rPr>
              <w:t>Włączenie Społeczne</w:t>
            </w:r>
          </w:p>
        </w:tc>
      </w:tr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8D6201" w:rsidRPr="00AE1BCA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</w:rPr>
            </w:pPr>
            <w:r>
              <w:rPr>
                <w:rFonts w:ascii="Myriad Pro" w:eastAsia="MyriadPro-Regular" w:hAnsi="Myriad Pro" w:cs="Arial"/>
                <w:sz w:val="20"/>
              </w:rPr>
              <w:t xml:space="preserve">9iv </w:t>
            </w:r>
            <w:r w:rsidRPr="00AE1BCA">
              <w:rPr>
                <w:rFonts w:ascii="Myriad Pro" w:eastAsia="MyriadPro-Regular" w:hAnsi="Myriad Pro" w:cs="Arial"/>
                <w:sz w:val="20"/>
              </w:rPr>
              <w:t>Ułatwianie dostępu do przystępnych cenowo, trwałych oraz wysokiej jakości usług, w tym opieki zdrowotnej i usług socjalnych świadczonych</w:t>
            </w:r>
          </w:p>
          <w:p w:rsidR="00BB1E6E" w:rsidRPr="00D50197" w:rsidRDefault="008D6201" w:rsidP="008D6201">
            <w:pPr>
              <w:spacing w:before="40" w:after="40" w:line="240" w:lineRule="auto"/>
              <w:rPr>
                <w:rFonts w:ascii="Myriad Pro" w:hAnsi="Myriad Pro" w:cs="Arial"/>
                <w:iCs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w interesie ogólnym</w:t>
            </w:r>
          </w:p>
        </w:tc>
      </w:tr>
      <w:tr w:rsidR="00BB1E6E" w:rsidRPr="00D50197" w:rsidTr="002825F5">
        <w:trPr>
          <w:jc w:val="center"/>
        </w:trPr>
        <w:tc>
          <w:tcPr>
            <w:tcW w:w="1900" w:type="dxa"/>
            <w:shd w:val="clear" w:color="auto" w:fill="B6DDE8"/>
          </w:tcPr>
          <w:p w:rsidR="00BB1E6E" w:rsidRPr="00D50197" w:rsidRDefault="00BB1E6E" w:rsidP="008D6201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D50197">
              <w:rPr>
                <w:rFonts w:ascii="Myriad Pro" w:hAnsi="Myriad Pro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BB1E6E" w:rsidRPr="00D50197" w:rsidRDefault="008D6201" w:rsidP="008D620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" w:eastAsia="MyriadPro-Regular" w:hAnsi="Myriad Pro" w:cs="Arial"/>
                <w:sz w:val="20"/>
                <w:szCs w:val="20"/>
              </w:rPr>
            </w:pPr>
            <w:r w:rsidRPr="00AE1BCA">
              <w:rPr>
                <w:rFonts w:ascii="Myriad Pro" w:eastAsia="MyriadPro-Regular" w:hAnsi="Myriad Pro" w:cs="Arial"/>
                <w:sz w:val="20"/>
              </w:rPr>
              <w:t>7.6 Wsparcie rozwoju usług społecznych świadczonych w interesie ogólnym</w:t>
            </w:r>
          </w:p>
        </w:tc>
      </w:tr>
    </w:tbl>
    <w:p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p w:rsidR="00BB1E6E" w:rsidRDefault="00BB1E6E" w:rsidP="00BB1E6E">
      <w:pPr>
        <w:spacing w:before="120" w:after="120" w:line="240" w:lineRule="auto"/>
        <w:rPr>
          <w:sz w:val="20"/>
          <w:szCs w:val="20"/>
        </w:rPr>
      </w:pPr>
    </w:p>
    <w:tbl>
      <w:tblPr>
        <w:tblW w:w="14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2126"/>
        <w:gridCol w:w="6804"/>
        <w:gridCol w:w="4733"/>
      </w:tblGrid>
      <w:tr w:rsidR="00BB1E6E" w:rsidRPr="00AC2E00" w:rsidTr="008D6201">
        <w:trPr>
          <w:jc w:val="center"/>
        </w:trPr>
        <w:tc>
          <w:tcPr>
            <w:tcW w:w="14600" w:type="dxa"/>
            <w:gridSpan w:val="4"/>
            <w:shd w:val="clear" w:color="auto" w:fill="D9D9D9" w:themeFill="background1" w:themeFillShade="D9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AC2E00">
              <w:rPr>
                <w:rFonts w:ascii="Myriad Pro" w:hAnsi="Myriad Pro"/>
                <w:b/>
                <w:sz w:val="20"/>
                <w:szCs w:val="20"/>
              </w:rPr>
              <w:t>Kryteria dopuszczalności</w:t>
            </w:r>
          </w:p>
        </w:tc>
      </w:tr>
      <w:tr w:rsidR="00BB1E6E" w:rsidRPr="00AC2E00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BB1E6E" w:rsidRPr="00AC2E00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BB1E6E" w:rsidRPr="00AC2E00" w:rsidRDefault="00BB1E6E" w:rsidP="008D6201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AC2E00">
              <w:rPr>
                <w:rFonts w:ascii="Myriad Pro" w:hAnsi="Myriad Pro"/>
                <w:sz w:val="20"/>
                <w:szCs w:val="20"/>
              </w:rPr>
              <w:t>4</w:t>
            </w:r>
          </w:p>
        </w:tc>
      </w:tr>
      <w:tr w:rsidR="00BB1E6E" w:rsidRPr="00FF776F" w:rsidTr="008D6201">
        <w:trPr>
          <w:jc w:val="center"/>
        </w:trPr>
        <w:tc>
          <w:tcPr>
            <w:tcW w:w="937" w:type="dxa"/>
          </w:tcPr>
          <w:p w:rsidR="00BB1E6E" w:rsidRPr="00AC2E00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Wymogi organizacyjne</w:t>
            </w:r>
          </w:p>
        </w:tc>
        <w:tc>
          <w:tcPr>
            <w:tcW w:w="6804" w:type="dxa"/>
            <w:shd w:val="clear" w:color="auto" w:fill="auto"/>
          </w:tcPr>
          <w:p w:rsidR="00BB1E6E" w:rsidRPr="009842AC" w:rsidRDefault="00524682" w:rsidP="00524682">
            <w:pPr>
              <w:spacing w:before="40" w:after="40" w:line="240" w:lineRule="auto"/>
              <w:contextualSpacing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9842AC">
              <w:rPr>
                <w:rFonts w:ascii="Myriad Pro" w:eastAsia="Times New Roman" w:hAnsi="Myriad Pro" w:cs="Arial"/>
                <w:sz w:val="20"/>
                <w:szCs w:val="20"/>
              </w:rPr>
              <w:t>Podmiot  składa nie więcej niż 1 wniosek o dofinansowanie projektu w charakterze Projektodawcy. W przypadku zidentyfikowania projektów gdzie ten sam podmiot występuje więcej niż 1 raz jako Projektodawca wszystkie projekty w ramach przedmiotowego naboru zakładające udział tego podmiotu w roli Projektodawcy zostają odrzucone.</w:t>
            </w:r>
          </w:p>
        </w:tc>
        <w:tc>
          <w:tcPr>
            <w:tcW w:w="4733" w:type="dxa"/>
            <w:shd w:val="clear" w:color="auto" w:fill="auto"/>
          </w:tcPr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Spełnienie kryterium jest konieczne do przyznania dofinansowania.</w:t>
            </w:r>
          </w:p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Projekt</w:t>
            </w:r>
            <w:r w:rsidR="00A73115">
              <w:rPr>
                <w:rFonts w:ascii="Myriad Pro" w:hAnsi="Myriad Pro"/>
                <w:sz w:val="20"/>
                <w:szCs w:val="20"/>
              </w:rPr>
              <w:t>y</w:t>
            </w:r>
            <w:r w:rsidRPr="00FF776F">
              <w:rPr>
                <w:rFonts w:ascii="Myriad Pro" w:hAnsi="Myriad Pro"/>
                <w:sz w:val="20"/>
                <w:szCs w:val="20"/>
              </w:rPr>
              <w:t xml:space="preserve"> niespełniające kryterium są odrzucane.</w:t>
            </w:r>
          </w:p>
          <w:p w:rsidR="00BB1E6E" w:rsidRPr="00FF776F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FF776F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BB1E6E" w:rsidRPr="002F12CD" w:rsidTr="00F82A69">
        <w:trPr>
          <w:trHeight w:val="269"/>
          <w:jc w:val="center"/>
        </w:trPr>
        <w:tc>
          <w:tcPr>
            <w:tcW w:w="937" w:type="dxa"/>
          </w:tcPr>
          <w:p w:rsidR="00BB1E6E" w:rsidRPr="002F12CD" w:rsidRDefault="00BB1E6E" w:rsidP="00BB1E6E">
            <w:pPr>
              <w:pStyle w:val="Akapitzlist"/>
              <w:numPr>
                <w:ilvl w:val="0"/>
                <w:numId w:val="1"/>
              </w:numPr>
              <w:spacing w:before="40" w:after="40" w:line="240" w:lineRule="auto"/>
              <w:contextualSpacing w:val="0"/>
              <w:rPr>
                <w:rFonts w:ascii="Myriad Pro" w:hAnsi="Myriad Pro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Zgodność wsparcia</w:t>
            </w:r>
          </w:p>
        </w:tc>
        <w:tc>
          <w:tcPr>
            <w:tcW w:w="6804" w:type="dxa"/>
            <w:shd w:val="clear" w:color="auto" w:fill="auto"/>
          </w:tcPr>
          <w:p w:rsidR="00CF59A7" w:rsidRDefault="00524682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bCs/>
                <w:sz w:val="20"/>
                <w:szCs w:val="20"/>
              </w:rPr>
            </w:pPr>
            <w:r w:rsidRPr="009842AC">
              <w:rPr>
                <w:rFonts w:ascii="Myriad Pro" w:eastAsia="Times New Roman" w:hAnsi="Myriad Pro" w:cs="Arial"/>
                <w:bCs/>
                <w:sz w:val="20"/>
                <w:szCs w:val="20"/>
              </w:rPr>
              <w:t>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  <w:p w:rsidR="00CF59A7" w:rsidRPr="00A65617" w:rsidRDefault="00CF59A7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bCs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>Projektodawca</w:t>
            </w:r>
            <w:r w:rsidR="00524682" w:rsidRPr="00A65617" w:rsidDel="00094346">
              <w:rPr>
                <w:rFonts w:ascii="Myriad Pro" w:eastAsia="Times New Roman" w:hAnsi="Myriad Pro" w:cs="Arial"/>
                <w:sz w:val="20"/>
                <w:szCs w:val="20"/>
              </w:rPr>
              <w:t xml:space="preserve"> wniesie wkład własn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>y</w:t>
            </w:r>
            <w:r w:rsidR="00524682" w:rsidRPr="00A65617" w:rsidDel="00094346">
              <w:rPr>
                <w:rFonts w:ascii="Myriad Pro" w:eastAsia="Times New Roman" w:hAnsi="Myriad Pro" w:cs="Arial"/>
                <w:sz w:val="20"/>
                <w:szCs w:val="20"/>
              </w:rPr>
              <w:t xml:space="preserve"> w wysokości 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>nie mniejszej niż 10% wartości projektu, zgodnie z zapisami zawartymi w Szczegółowym Opisie Osi Priorytetowych Regionalnego Programu Operacyjnego Województwa Zachodniopomorskiego 2014 - 2020.</w:t>
            </w:r>
          </w:p>
          <w:p w:rsidR="0086040F" w:rsidRPr="00A65617" w:rsidRDefault="0086040F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bCs/>
                <w:sz w:val="20"/>
                <w:szCs w:val="20"/>
              </w:rPr>
            </w:pPr>
            <w:r w:rsidRPr="00A65617">
              <w:rPr>
                <w:rFonts w:ascii="Myriad Pro" w:eastAsiaTheme="minorHAnsi" w:hAnsi="Myriad Pro" w:cs="Arial"/>
                <w:sz w:val="20"/>
                <w:szCs w:val="20"/>
                <w:lang w:eastAsia="en-US"/>
              </w:rPr>
              <w:t>W ramach projektu</w:t>
            </w: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obligatoryjne jest realizowanie wskazanego w typie projektu:</w:t>
            </w:r>
          </w:p>
          <w:p w:rsidR="00A65617" w:rsidRPr="00A65617" w:rsidRDefault="00A65617" w:rsidP="00A65617">
            <w:pPr>
              <w:pStyle w:val="Akapitzlist"/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bCs/>
                <w:sz w:val="20"/>
                <w:szCs w:val="20"/>
              </w:rPr>
            </w:pPr>
          </w:p>
          <w:p w:rsidR="00A65617" w:rsidRPr="00725301" w:rsidRDefault="0086040F" w:rsidP="00725301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lastRenderedPageBreak/>
              <w:t>wsparcia działalności lub tworzenia</w:t>
            </w:r>
            <w:r w:rsidRPr="0086040F">
              <w:rPr>
                <w:rFonts w:ascii="Myriad Pro" w:eastAsia="Times New Roman" w:hAnsi="Myriad Pro" w:cs="Arial"/>
                <w:sz w:val="20"/>
                <w:szCs w:val="20"/>
              </w:rPr>
              <w:t xml:space="preserve"> nowych miejsc opieki w formach zdeinstytucjonalizowanych poprzez wsparcie dla usług opiekuńczych i specjalistycznych usług opiekuńczych, o których mowa w ustawie z dnia 12 marca 2004 r. o pomocy społecznej oraz usług asystenckich (wraz z działaniami mającymi na celu pozyskanie i szkolenie nowych opiekunów i asystentów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).</w:t>
            </w:r>
          </w:p>
          <w:p w:rsidR="0086040F" w:rsidRDefault="0086040F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Projekt przewiduje zwiększenie liczby miejsc świadczenia usług opiekuńczych i/lub asystenckich w społeczności lokalnej oraz liczby osób objętych usługami opiekuńczymi i/lub asystenckimi w społeczności lokalnej  przez dany podmiot  w stosunku do danych z roku</w:t>
            </w:r>
            <w:r w:rsidR="00CF59A7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2020</w:t>
            </w: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2A00DD" w:rsidRPr="00725301" w:rsidRDefault="0086040F" w:rsidP="00725301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Projektodawca zobowiązany jest do zachowania trwałości miejsc świadczonych usług asystenckich i opiekuńczych utworzonych w ramach projektu po zakończeniu realizacji projektu co najmniej przez okres odpowiadający okresowi realizacji projektu</w:t>
            </w:r>
            <w:r w:rsidR="00502FE5" w:rsidRPr="00A65617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 Trwałość rozumiana jest jako instytucjonalna gotowość podmiotu do świadczenia usług</w:t>
            </w:r>
            <w:r w:rsidR="00251BBC" w:rsidRPr="00A65617">
              <w:rPr>
                <w:rFonts w:ascii="Myriad Pro" w:eastAsia="Times New Roman" w:hAnsi="Myriad Pro" w:cs="Arial"/>
                <w:sz w:val="20"/>
                <w:szCs w:val="20"/>
              </w:rPr>
              <w:t>.</w:t>
            </w:r>
          </w:p>
          <w:p w:rsidR="00524682" w:rsidRPr="00A65617" w:rsidRDefault="002A00DD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Pierwszeństwo w dostępie do usług asystenckich i opiekuńczych mają osoby, których dochód nie przekracza 150% właściwego kryterium dochodowego (na osobę samotnie gospodarującą lub na osobę w rodzinie), o którym mowa w ustawie z dnia 12 marca 2004 r. o pomocy społecznej.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beneficjenta.</w:t>
            </w:r>
          </w:p>
          <w:p w:rsidR="00CF59A7" w:rsidRPr="00A65617" w:rsidRDefault="002A00DD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Koszty bezpośrednie projektu nie są rozliczane w całości kwotami ryczałtowymi określonymi przez</w:t>
            </w:r>
            <w:r w:rsidR="00A65617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beneficjenta.</w:t>
            </w:r>
          </w:p>
          <w:p w:rsidR="00524682" w:rsidRPr="00A65617" w:rsidRDefault="001B66AB" w:rsidP="00A65617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>Okres realizacji projektu</w:t>
            </w:r>
            <w:r w:rsidR="00BD0DBA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trwa nie </w:t>
            </w:r>
            <w:r w:rsidR="00BD0DBA" w:rsidRPr="00A65617">
              <w:rPr>
                <w:rFonts w:ascii="Myriad Pro" w:eastAsia="Times New Roman" w:hAnsi="Myriad Pro" w:cs="Arial"/>
                <w:sz w:val="20"/>
                <w:szCs w:val="20"/>
              </w:rPr>
              <w:t>dłużej niż do 31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="00BD0DBA" w:rsidRPr="00A65617">
              <w:rPr>
                <w:rFonts w:ascii="Myriad Pro" w:eastAsia="Times New Roman" w:hAnsi="Myriad Pro" w:cs="Arial"/>
                <w:sz w:val="20"/>
                <w:szCs w:val="20"/>
              </w:rPr>
              <w:t>października</w:t>
            </w:r>
            <w:r w:rsidR="00524682" w:rsidRPr="00A65617">
              <w:rPr>
                <w:rFonts w:ascii="Myriad Pro" w:eastAsia="Times New Roman" w:hAnsi="Myriad Pro" w:cs="Arial"/>
                <w:sz w:val="20"/>
                <w:szCs w:val="20"/>
              </w:rPr>
              <w:t xml:space="preserve"> 2023 r.</w:t>
            </w:r>
          </w:p>
        </w:tc>
        <w:tc>
          <w:tcPr>
            <w:tcW w:w="4733" w:type="dxa"/>
            <w:shd w:val="clear" w:color="auto" w:fill="auto"/>
          </w:tcPr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BB1E6E" w:rsidRPr="00831E7A" w:rsidRDefault="00BB1E6E" w:rsidP="008D6201">
            <w:pPr>
              <w:spacing w:before="40" w:after="40" w:line="240" w:lineRule="auto"/>
              <w:rPr>
                <w:rFonts w:ascii="Myriad Pro" w:hAnsi="Myriad Pro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Projekty niespełniające kryterium są odrzucane.</w:t>
            </w:r>
          </w:p>
          <w:p w:rsidR="00BB1E6E" w:rsidRDefault="00BB1E6E" w:rsidP="008D620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r w:rsidRPr="00831E7A">
              <w:rPr>
                <w:rFonts w:ascii="Myriad Pro" w:hAnsi="Myriad Pro"/>
                <w:sz w:val="20"/>
                <w:szCs w:val="20"/>
              </w:rPr>
              <w:t>Ocena spełniania kryterium polega na przypisaniu wartości logicznych „tak”, „nie”.</w:t>
            </w:r>
            <w:r w:rsidRPr="00831E7A">
              <w:rPr>
                <w:rFonts w:ascii="Myriad Pro" w:hAnsi="Myriad Pro" w:cs="Arial"/>
                <w:sz w:val="20"/>
                <w:szCs w:val="20"/>
              </w:rPr>
              <w:t xml:space="preserve"> </w:t>
            </w:r>
          </w:p>
          <w:p w:rsidR="00BB1E6E" w:rsidRPr="00831E7A" w:rsidRDefault="00BB1E6E" w:rsidP="008D6201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</w:p>
          <w:p w:rsidR="00D82717" w:rsidRDefault="00D82717" w:rsidP="00D8271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 xml:space="preserve">W zakresie kryterium </w:t>
            </w:r>
            <w:r w:rsidR="00802EA2">
              <w:rPr>
                <w:rFonts w:ascii="Myriad Pro" w:hAnsi="Myriad Pro"/>
                <w:sz w:val="20"/>
                <w:szCs w:val="20"/>
              </w:rPr>
              <w:t>dopuszczalności</w:t>
            </w:r>
            <w:r>
              <w:rPr>
                <w:rFonts w:ascii="Myriad Pro" w:hAnsi="Myriad Pro"/>
                <w:sz w:val="20"/>
                <w:szCs w:val="20"/>
              </w:rPr>
              <w:t xml:space="preserve"> "Zgodność wsparcia" nr </w:t>
            </w:r>
            <w:r w:rsidR="00CF59A7">
              <w:rPr>
                <w:rFonts w:ascii="Myriad Pro" w:hAnsi="Myriad Pro"/>
                <w:sz w:val="20"/>
                <w:szCs w:val="20"/>
              </w:rPr>
              <w:t>8</w:t>
            </w:r>
            <w:r>
              <w:rPr>
                <w:rFonts w:ascii="Myriad Pro" w:hAnsi="Myriad Pro"/>
                <w:sz w:val="20"/>
                <w:szCs w:val="20"/>
              </w:rPr>
              <w:t xml:space="preserve"> w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 xml:space="preserve"> </w:t>
            </w:r>
            <w:r w:rsidRPr="009842AC">
              <w:rPr>
                <w:rFonts w:ascii="Myriad Pro" w:hAnsi="Myriad Pro" w:cs="Arial"/>
                <w:sz w:val="20"/>
                <w:szCs w:val="20"/>
              </w:rPr>
              <w:t>uzasadnionych przypadkach na etapie realizacji projektu, IOK dopuszcza możliwość odstępstwa w zakresie przedmiotowego kryterium poprzez wydłużenie terminu realizacji projektu na wniosek lub za zgodą IOK</w:t>
            </w:r>
            <w:r w:rsidR="007E1B53">
              <w:rPr>
                <w:rFonts w:ascii="Myriad Pro" w:eastAsia="Times New Roman" w:hAnsi="Myriad Pro" w:cs="Arial"/>
                <w:sz w:val="20"/>
                <w:szCs w:val="20"/>
              </w:rPr>
              <w:t>, ale nie dłużej niż do</w:t>
            </w:r>
            <w:r w:rsidR="00942C32">
              <w:rPr>
                <w:rFonts w:ascii="Myriad Pro" w:eastAsia="Times New Roman" w:hAnsi="Myriad Pro" w:cs="Arial"/>
                <w:sz w:val="20"/>
                <w:szCs w:val="20"/>
              </w:rPr>
              <w:t xml:space="preserve"> dnia</w:t>
            </w:r>
            <w:r w:rsidR="007E1B53">
              <w:rPr>
                <w:rFonts w:ascii="Myriad Pro" w:eastAsia="Times New Roman" w:hAnsi="Myriad Pro" w:cs="Arial"/>
                <w:sz w:val="20"/>
                <w:szCs w:val="20"/>
              </w:rPr>
              <w:t xml:space="preserve"> 31.12.2023 r. </w:t>
            </w:r>
          </w:p>
          <w:p w:rsidR="00D82717" w:rsidRPr="00D82717" w:rsidRDefault="00D82717" w:rsidP="00D82717">
            <w:pPr>
              <w:autoSpaceDE w:val="0"/>
              <w:autoSpaceDN w:val="0"/>
              <w:spacing w:after="0" w:line="240" w:lineRule="auto"/>
              <w:jc w:val="both"/>
              <w:rPr>
                <w:rFonts w:ascii="Myriad Pro" w:hAnsi="Myriad Pro"/>
                <w:sz w:val="20"/>
                <w:szCs w:val="20"/>
              </w:rPr>
            </w:pPr>
          </w:p>
          <w:p w:rsidR="00BB1E6E" w:rsidRPr="002F12CD" w:rsidRDefault="00BB1E6E" w:rsidP="00524D6C">
            <w:pPr>
              <w:pStyle w:val="Akapitzlist"/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Myriad Pro" w:hAnsi="Myriad Pro"/>
                <w:sz w:val="20"/>
                <w:szCs w:val="20"/>
              </w:rPr>
            </w:pPr>
          </w:p>
        </w:tc>
      </w:tr>
    </w:tbl>
    <w:p w:rsidR="00824AFA" w:rsidRDefault="00824AFA" w:rsidP="00F82A69"/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"/>
        <w:gridCol w:w="8505"/>
        <w:gridCol w:w="4733"/>
      </w:tblGrid>
      <w:tr w:rsidR="00524682" w:rsidRPr="002F12CD" w:rsidTr="00524682">
        <w:trPr>
          <w:jc w:val="center"/>
        </w:trPr>
        <w:tc>
          <w:tcPr>
            <w:tcW w:w="14175" w:type="dxa"/>
            <w:gridSpan w:val="3"/>
            <w:shd w:val="clear" w:color="auto" w:fill="D9D9D9" w:themeFill="background1" w:themeFillShade="D9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b/>
                <w:sz w:val="20"/>
                <w:szCs w:val="20"/>
              </w:rPr>
            </w:pPr>
            <w:r w:rsidRPr="002F12CD">
              <w:rPr>
                <w:rFonts w:ascii="Myriad Pro" w:hAnsi="Myriad Pro"/>
                <w:b/>
                <w:sz w:val="20"/>
                <w:szCs w:val="20"/>
              </w:rPr>
              <w:t>Kryteria premiujące</w:t>
            </w:r>
          </w:p>
        </w:tc>
      </w:tr>
      <w:tr w:rsidR="00524682" w:rsidRPr="002F12CD" w:rsidTr="00524682">
        <w:trPr>
          <w:jc w:val="center"/>
        </w:trPr>
        <w:tc>
          <w:tcPr>
            <w:tcW w:w="937" w:type="dxa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L.p.</w:t>
            </w:r>
          </w:p>
        </w:tc>
        <w:tc>
          <w:tcPr>
            <w:tcW w:w="8505" w:type="dxa"/>
          </w:tcPr>
          <w:p w:rsidR="00524682" w:rsidRPr="002F12CD" w:rsidRDefault="00A73115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>
              <w:rPr>
                <w:rFonts w:ascii="Myriad Pro" w:hAnsi="Myriad Pro"/>
                <w:sz w:val="20"/>
                <w:szCs w:val="20"/>
              </w:rPr>
              <w:t>Nazwa kryterium/</w:t>
            </w:r>
            <w:r w:rsidR="001F37BE">
              <w:rPr>
                <w:rFonts w:ascii="Myriad Pro" w:hAnsi="Myriad Pro"/>
                <w:sz w:val="20"/>
                <w:szCs w:val="20"/>
              </w:rPr>
              <w:t>d</w:t>
            </w:r>
            <w:r w:rsidR="00524682" w:rsidRPr="002F12CD">
              <w:rPr>
                <w:rFonts w:ascii="Myriad Pro" w:hAnsi="Myriad Pro"/>
                <w:sz w:val="20"/>
                <w:szCs w:val="20"/>
              </w:rPr>
              <w:t>efinicja kryterium</w:t>
            </w:r>
          </w:p>
        </w:tc>
        <w:tc>
          <w:tcPr>
            <w:tcW w:w="4733" w:type="dxa"/>
          </w:tcPr>
          <w:p w:rsidR="00524682" w:rsidRPr="002F12CD" w:rsidRDefault="00524682" w:rsidP="00524682">
            <w:pPr>
              <w:spacing w:before="40" w:after="40" w:line="240" w:lineRule="auto"/>
              <w:jc w:val="center"/>
              <w:rPr>
                <w:rFonts w:ascii="Myriad Pro" w:hAnsi="Myriad Pro"/>
                <w:sz w:val="20"/>
                <w:szCs w:val="20"/>
              </w:rPr>
            </w:pPr>
            <w:r w:rsidRPr="002F12CD">
              <w:rPr>
                <w:rFonts w:ascii="Myriad Pro" w:hAnsi="Myriad Pro"/>
                <w:sz w:val="20"/>
                <w:szCs w:val="20"/>
              </w:rPr>
              <w:t>Opis znaczenia kryterium</w:t>
            </w:r>
          </w:p>
        </w:tc>
      </w:tr>
      <w:tr w:rsidR="00524682" w:rsidRPr="00FF776F" w:rsidTr="00524682">
        <w:trPr>
          <w:jc w:val="center"/>
        </w:trPr>
        <w:tc>
          <w:tcPr>
            <w:tcW w:w="937" w:type="dxa"/>
          </w:tcPr>
          <w:p w:rsidR="00524682" w:rsidRPr="00FF776F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1</w:t>
            </w:r>
            <w:r w:rsidR="00524682" w:rsidRPr="00FF776F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E502D1" w:rsidRPr="00E502D1" w:rsidRDefault="00E502D1" w:rsidP="00E502D1">
            <w:pPr>
              <w:autoSpaceDE w:val="0"/>
              <w:autoSpaceDN w:val="0"/>
              <w:spacing w:before="120" w:after="12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>Projekt realizowany jest w partnerstwie pomiędzy:</w:t>
            </w:r>
          </w:p>
          <w:p w:rsidR="00E502D1" w:rsidRPr="00E502D1" w:rsidRDefault="00E502D1" w:rsidP="00E502D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before="120" w:after="120" w:line="240" w:lineRule="auto"/>
              <w:ind w:left="600" w:hanging="425"/>
              <w:contextualSpacing w:val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>powiatem(-ami)/miastem(-ami) na prawach powiatu (PCPR) oraz</w:t>
            </w:r>
          </w:p>
          <w:p w:rsidR="00E502D1" w:rsidRPr="00E502D1" w:rsidRDefault="00E502D1" w:rsidP="00E502D1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before="120" w:after="120" w:line="240" w:lineRule="auto"/>
              <w:ind w:left="600" w:hanging="425"/>
              <w:contextualSpacing w:val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>gminą/gminami wchodzącą/wchodzącymi w skład danego powiatu (OPS z tego powiatu)</w:t>
            </w:r>
          </w:p>
          <w:p w:rsidR="00E502D1" w:rsidRPr="00E502D1" w:rsidRDefault="00E502D1" w:rsidP="00E502D1">
            <w:pPr>
              <w:pStyle w:val="Akapitzlist"/>
              <w:autoSpaceDE w:val="0"/>
              <w:autoSpaceDN w:val="0"/>
              <w:spacing w:before="120" w:after="120"/>
              <w:ind w:left="175"/>
              <w:contextualSpacing w:val="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lastRenderedPageBreak/>
              <w:t xml:space="preserve"> oraz</w:t>
            </w:r>
          </w:p>
          <w:p w:rsidR="00524682" w:rsidRPr="00524682" w:rsidRDefault="00170F17" w:rsidP="00E502D1">
            <w:pPr>
              <w:spacing w:before="40" w:after="40" w:line="240" w:lineRule="auto"/>
              <w:jc w:val="both"/>
              <w:rPr>
                <w:rFonts w:ascii="Myriad Pro" w:hAnsi="Myriad Pro" w:cs="Arial"/>
                <w:sz w:val="20"/>
                <w:szCs w:val="20"/>
              </w:rPr>
            </w:pPr>
            <w:ins w:id="1" w:author="Jerchewicz-Rom Milena" w:date="2021-08-17T14:00:00Z">
              <w:r>
                <w:rPr>
                  <w:rFonts w:ascii="Myriad Pro" w:eastAsia="Times New Roman" w:hAnsi="Myriad Pro" w:cs="Arial"/>
                  <w:sz w:val="20"/>
                  <w:szCs w:val="20"/>
                </w:rPr>
                <w:t xml:space="preserve">- </w:t>
              </w:r>
            </w:ins>
            <w:r w:rsidR="00E502D1" w:rsidRPr="00E502D1">
              <w:rPr>
                <w:rFonts w:ascii="Myriad Pro" w:eastAsia="Times New Roman" w:hAnsi="Myriad Pro" w:cs="Arial"/>
                <w:sz w:val="20"/>
                <w:szCs w:val="20"/>
              </w:rPr>
              <w:t>podmiotem/podmiotami ekonomii społecznej.</w:t>
            </w:r>
          </w:p>
        </w:tc>
        <w:tc>
          <w:tcPr>
            <w:tcW w:w="4733" w:type="dxa"/>
          </w:tcPr>
          <w:p w:rsidR="00524682" w:rsidRPr="00FF776F" w:rsidRDefault="00E502D1" w:rsidP="0052468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lastRenderedPageBreak/>
              <w:t xml:space="preserve">Liczba punktów: </w:t>
            </w:r>
            <w:r w:rsidR="00524682">
              <w:rPr>
                <w:rFonts w:ascii="Myriad Pro" w:hAnsi="Myriad Pro" w:cs="Arial"/>
                <w:sz w:val="20"/>
                <w:szCs w:val="20"/>
              </w:rPr>
              <w:t>30</w:t>
            </w:r>
          </w:p>
        </w:tc>
      </w:tr>
      <w:tr w:rsidR="00524682" w:rsidRPr="00FF776F" w:rsidTr="00524682">
        <w:trPr>
          <w:jc w:val="center"/>
        </w:trPr>
        <w:tc>
          <w:tcPr>
            <w:tcW w:w="937" w:type="dxa"/>
          </w:tcPr>
          <w:p w:rsidR="00524682" w:rsidRPr="00FF776F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lastRenderedPageBreak/>
              <w:t>2</w:t>
            </w:r>
            <w:r w:rsidR="00524682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E502D1" w:rsidRDefault="00E502D1" w:rsidP="00E502D1">
            <w:pPr>
              <w:autoSpaceDE w:val="0"/>
              <w:autoSpaceDN w:val="0"/>
              <w:spacing w:before="120" w:after="12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>W projekcie założono realizację wskazanego w typie projektu</w:t>
            </w:r>
            <w:r>
              <w:rPr>
                <w:rFonts w:ascii="Myriad Pro" w:eastAsia="Times New Roman" w:hAnsi="Myriad Pro" w:cs="Arial"/>
                <w:sz w:val="20"/>
                <w:szCs w:val="20"/>
              </w:rPr>
              <w:t>:</w:t>
            </w:r>
          </w:p>
          <w:p w:rsidR="00524682" w:rsidRPr="00524682" w:rsidRDefault="00E502D1" w:rsidP="0024266F">
            <w:pPr>
              <w:autoSpaceDE w:val="0"/>
              <w:autoSpaceDN w:val="0"/>
              <w:spacing w:before="120" w:after="120"/>
              <w:jc w:val="both"/>
              <w:rPr>
                <w:rFonts w:ascii="Myriad Pro" w:eastAsia="Times New Roman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Arial"/>
                <w:sz w:val="20"/>
                <w:szCs w:val="20"/>
              </w:rPr>
              <w:t>-</w:t>
            </w: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 xml:space="preserve"> wsparcia </w:t>
            </w:r>
            <w:r w:rsidR="0024266F">
              <w:rPr>
                <w:rFonts w:ascii="Myriad Pro" w:eastAsia="Times New Roman" w:hAnsi="Myriad Pro" w:cs="Arial"/>
                <w:sz w:val="20"/>
                <w:szCs w:val="20"/>
              </w:rPr>
              <w:t xml:space="preserve">(również zdalnie) </w:t>
            </w: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 xml:space="preserve">faktycznych opiekunów osób </w:t>
            </w:r>
            <w:r w:rsidR="0024266F">
              <w:rPr>
                <w:rFonts w:ascii="Myriad Pro" w:eastAsia="Times New Roman" w:hAnsi="Myriad Pro" w:cs="Arial"/>
                <w:sz w:val="20"/>
                <w:szCs w:val="20"/>
              </w:rPr>
              <w:t xml:space="preserve">potrzebujących wsparcia w codziennym funkcjonowaniu </w:t>
            </w: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 xml:space="preserve"> (w tym pomocników domowych, szkolenia, doradztwo,</w:t>
            </w:r>
            <w:r w:rsidR="0024266F">
              <w:rPr>
                <w:rFonts w:ascii="Myriad Pro" w:eastAsia="Times New Roman" w:hAnsi="Myriad Pro" w:cs="Arial"/>
                <w:sz w:val="20"/>
                <w:szCs w:val="20"/>
              </w:rPr>
              <w:t xml:space="preserve"> doradztwo grupowe,</w:t>
            </w:r>
            <w:r w:rsidRPr="00E502D1">
              <w:rPr>
                <w:rFonts w:ascii="Myriad Pro" w:eastAsia="Times New Roman" w:hAnsi="Myriad Pro" w:cs="Arial"/>
                <w:sz w:val="20"/>
                <w:szCs w:val="20"/>
              </w:rPr>
              <w:t xml:space="preserve"> pomoc psychologiczna, opieka wytchnieniowa, grupy samopomocowe, wsparcie za pośrednictwem instytucji w zakresie zdi</w:t>
            </w:r>
            <w:r w:rsidR="00EB4FA4">
              <w:rPr>
                <w:rFonts w:ascii="Myriad Pro" w:eastAsia="Times New Roman" w:hAnsi="Myriad Pro" w:cs="Arial"/>
                <w:sz w:val="20"/>
                <w:szCs w:val="20"/>
              </w:rPr>
              <w:t>agnozowanych potrzeb opiekunów) działania profilaktyczne mające na celu utrzymanie dobrostanu psychicznego i fizycznego</w:t>
            </w:r>
          </w:p>
        </w:tc>
        <w:tc>
          <w:tcPr>
            <w:tcW w:w="4733" w:type="dxa"/>
          </w:tcPr>
          <w:p w:rsidR="00524682" w:rsidRPr="00FF776F" w:rsidRDefault="00524682" w:rsidP="0052468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Liczba punktów: 5</w:t>
            </w:r>
          </w:p>
        </w:tc>
      </w:tr>
      <w:tr w:rsidR="00374BE8" w:rsidRPr="00FF776F" w:rsidTr="00524682">
        <w:trPr>
          <w:jc w:val="center"/>
        </w:trPr>
        <w:tc>
          <w:tcPr>
            <w:tcW w:w="937" w:type="dxa"/>
          </w:tcPr>
          <w:p w:rsidR="00374BE8" w:rsidRDefault="00A73115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3</w:t>
            </w:r>
            <w:r w:rsidR="00374BE8">
              <w:rPr>
                <w:rFonts w:ascii="Myriad Pro" w:hAnsi="Myriad Pro" w:cs="Arial"/>
                <w:sz w:val="20"/>
                <w:szCs w:val="20"/>
              </w:rPr>
              <w:t>.</w:t>
            </w:r>
          </w:p>
        </w:tc>
        <w:tc>
          <w:tcPr>
            <w:tcW w:w="8505" w:type="dxa"/>
          </w:tcPr>
          <w:p w:rsidR="00A7111B" w:rsidRPr="004E660D" w:rsidRDefault="004E660D" w:rsidP="002A77AC">
            <w:pPr>
              <w:pStyle w:val="Default"/>
              <w:rPr>
                <w:rFonts w:ascii="Myriad Pro" w:eastAsia="Times New Roman" w:hAnsi="Myriad Pro"/>
                <w:color w:val="auto"/>
                <w:sz w:val="20"/>
                <w:szCs w:val="20"/>
                <w:lang w:eastAsia="pl-PL"/>
              </w:rPr>
            </w:pPr>
            <w:r w:rsidRPr="004E660D">
              <w:rPr>
                <w:rFonts w:ascii="Myriad Pro" w:eastAsia="Times New Roman" w:hAnsi="Myriad Pro"/>
                <w:color w:val="auto"/>
                <w:sz w:val="20"/>
                <w:szCs w:val="20"/>
                <w:lang w:eastAsia="pl-PL"/>
              </w:rPr>
              <w:t xml:space="preserve">Co najmniej 50% grupy docelowej stanowić będą osoby ze Specjalnej Strefy Włączenia. </w:t>
            </w:r>
          </w:p>
        </w:tc>
        <w:tc>
          <w:tcPr>
            <w:tcW w:w="4733" w:type="dxa"/>
          </w:tcPr>
          <w:p w:rsidR="00374BE8" w:rsidRDefault="00374BE8" w:rsidP="00EB4FA4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Liczba punktów: </w:t>
            </w:r>
            <w:r w:rsidR="00EB4FA4">
              <w:rPr>
                <w:rFonts w:ascii="Myriad Pro" w:hAnsi="Myriad Pro" w:cs="Arial"/>
                <w:sz w:val="20"/>
                <w:szCs w:val="20"/>
              </w:rPr>
              <w:t>10</w:t>
            </w:r>
          </w:p>
        </w:tc>
      </w:tr>
      <w:tr w:rsidR="00E502D1" w:rsidRPr="00FF776F" w:rsidTr="00524682">
        <w:trPr>
          <w:jc w:val="center"/>
        </w:trPr>
        <w:tc>
          <w:tcPr>
            <w:tcW w:w="937" w:type="dxa"/>
          </w:tcPr>
          <w:p w:rsidR="00E502D1" w:rsidRDefault="00E502D1" w:rsidP="00524682">
            <w:pPr>
              <w:spacing w:before="40" w:after="40" w:line="240" w:lineRule="auto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4.</w:t>
            </w:r>
          </w:p>
        </w:tc>
        <w:tc>
          <w:tcPr>
            <w:tcW w:w="8505" w:type="dxa"/>
          </w:tcPr>
          <w:p w:rsidR="00502FE5" w:rsidRPr="00502FE5" w:rsidRDefault="00502FE5" w:rsidP="00502FE5">
            <w:pPr>
              <w:spacing w:line="288" w:lineRule="auto"/>
              <w:rPr>
                <w:rFonts w:ascii="Myriad Pro" w:eastAsia="Times New Roman" w:hAnsi="Myriad Pro" w:cs="Arial"/>
                <w:sz w:val="20"/>
                <w:szCs w:val="20"/>
              </w:rPr>
            </w:pPr>
            <w:r w:rsidRPr="00502FE5">
              <w:rPr>
                <w:rFonts w:ascii="Myriad Pro" w:eastAsia="Times New Roman" w:hAnsi="Myriad Pro" w:cs="Arial"/>
                <w:sz w:val="20"/>
                <w:szCs w:val="20"/>
              </w:rPr>
              <w:t xml:space="preserve">Projektodawca od co najmniej 1 roku na dzień złożenia wniosku posiada siedzibę, </w:t>
            </w:r>
            <w:r w:rsidRPr="00502FE5">
              <w:rPr>
                <w:rFonts w:ascii="Myriad Pro" w:eastAsia="Times New Roman" w:hAnsi="Myriad Pro" w:cs="Arial"/>
                <w:bCs/>
                <w:sz w:val="20"/>
                <w:szCs w:val="20"/>
              </w:rPr>
              <w:t>filię, delegaturę, oddział czy inną prawnie dozwoloną formę organizacyjną działalności podmiotu</w:t>
            </w:r>
            <w:r w:rsidRPr="00502FE5">
              <w:rPr>
                <w:rFonts w:ascii="Myriad Pro" w:eastAsia="Times New Roman" w:hAnsi="Myriad Pro" w:cs="Arial"/>
                <w:sz w:val="20"/>
                <w:szCs w:val="20"/>
              </w:rPr>
              <w:t xml:space="preserve"> na terenie województwa zachodniopomorskiego.</w:t>
            </w:r>
          </w:p>
          <w:p w:rsidR="0024266F" w:rsidRPr="00A7111B" w:rsidRDefault="0024266F" w:rsidP="001F37BE">
            <w:pPr>
              <w:spacing w:line="288" w:lineRule="auto"/>
              <w:rPr>
                <w:rFonts w:ascii="Myriad Pro" w:hAnsi="Myriad Pro" w:cs="Arial"/>
                <w:sz w:val="20"/>
                <w:szCs w:val="20"/>
              </w:rPr>
            </w:pPr>
          </w:p>
        </w:tc>
        <w:tc>
          <w:tcPr>
            <w:tcW w:w="4733" w:type="dxa"/>
          </w:tcPr>
          <w:p w:rsidR="00E502D1" w:rsidRDefault="00E502D1" w:rsidP="00524682">
            <w:pPr>
              <w:spacing w:before="40" w:after="40" w:line="240" w:lineRule="auto"/>
              <w:rPr>
                <w:rFonts w:ascii="Myriad Pro" w:hAnsi="Myriad Pro" w:cs="Arial"/>
                <w:sz w:val="20"/>
                <w:szCs w:val="20"/>
              </w:rPr>
            </w:pPr>
            <w:r w:rsidRPr="00FF776F">
              <w:rPr>
                <w:rFonts w:ascii="Myriad Pro" w:hAnsi="Myriad Pro" w:cs="Arial"/>
                <w:sz w:val="20"/>
                <w:szCs w:val="20"/>
              </w:rPr>
              <w:t>Liczba punktów:</w:t>
            </w:r>
            <w:r w:rsidR="00EB4FA4">
              <w:rPr>
                <w:rFonts w:ascii="Myriad Pro" w:hAnsi="Myriad Pro" w:cs="Arial"/>
                <w:sz w:val="20"/>
                <w:szCs w:val="20"/>
              </w:rPr>
              <w:t xml:space="preserve"> 10</w:t>
            </w:r>
          </w:p>
        </w:tc>
      </w:tr>
    </w:tbl>
    <w:p w:rsidR="00524682" w:rsidRDefault="00524682" w:rsidP="00F82A69"/>
    <w:sectPr w:rsidR="00524682" w:rsidSect="008D6201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58CB8B3" w15:done="0"/>
  <w15:commentEx w15:paraId="72968B15" w15:done="0"/>
  <w15:commentEx w15:paraId="14629F97" w15:done="0"/>
  <w15:commentEx w15:paraId="259FFFF8" w15:done="0"/>
  <w15:commentEx w15:paraId="062B861E" w15:done="0"/>
  <w15:commentEx w15:paraId="4EC4E924" w15:done="0"/>
  <w15:commentEx w15:paraId="68DE4AF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DB8" w:rsidRDefault="00BD5DB8" w:rsidP="00BB1E6E">
      <w:pPr>
        <w:spacing w:after="0" w:line="240" w:lineRule="auto"/>
      </w:pPr>
      <w:r>
        <w:separator/>
      </w:r>
    </w:p>
  </w:endnote>
  <w:endnote w:type="continuationSeparator" w:id="0">
    <w:p w:rsidR="00BD5DB8" w:rsidRDefault="00BD5DB8" w:rsidP="00BB1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mbria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A65617" w:rsidRPr="007F692A" w:rsidRDefault="00A65617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BB1CDB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BB1CDB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3</w:t>
            </w:r>
            <w:r w:rsidR="0090758E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A65617" w:rsidRDefault="00A656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DB8" w:rsidRDefault="00BD5DB8" w:rsidP="00BB1E6E">
      <w:pPr>
        <w:spacing w:after="0" w:line="240" w:lineRule="auto"/>
      </w:pPr>
      <w:r>
        <w:separator/>
      </w:r>
    </w:p>
  </w:footnote>
  <w:footnote w:type="continuationSeparator" w:id="0">
    <w:p w:rsidR="00BD5DB8" w:rsidRDefault="00BD5DB8" w:rsidP="00BB1E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17" w:rsidRPr="00E05698" w:rsidRDefault="00A65617" w:rsidP="008D620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7375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6312F75"/>
    <w:multiLevelType w:val="hybridMultilevel"/>
    <w:tmpl w:val="A686E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6E6D62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A0347BB"/>
    <w:multiLevelType w:val="hybridMultilevel"/>
    <w:tmpl w:val="0F36F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A044C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06A8B"/>
    <w:multiLevelType w:val="hybridMultilevel"/>
    <w:tmpl w:val="2D00BA88"/>
    <w:lvl w:ilvl="0" w:tplc="ACEECC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E6F6A"/>
    <w:multiLevelType w:val="hybridMultilevel"/>
    <w:tmpl w:val="0B90FBA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572C20"/>
    <w:multiLevelType w:val="hybridMultilevel"/>
    <w:tmpl w:val="F5C8A1F8"/>
    <w:lvl w:ilvl="0" w:tplc="ACEEC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474D5"/>
    <w:multiLevelType w:val="hybridMultilevel"/>
    <w:tmpl w:val="9E34E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2389098A"/>
    <w:multiLevelType w:val="hybridMultilevel"/>
    <w:tmpl w:val="21E6D19A"/>
    <w:lvl w:ilvl="0" w:tplc="1F1CBBFA">
      <w:start w:val="2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B42B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6CA4CD6"/>
    <w:multiLevelType w:val="hybridMultilevel"/>
    <w:tmpl w:val="E544F75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2A32770D"/>
    <w:multiLevelType w:val="hybridMultilevel"/>
    <w:tmpl w:val="E4645BCA"/>
    <w:lvl w:ilvl="0" w:tplc="B0CAEA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1012A"/>
    <w:multiLevelType w:val="hybridMultilevel"/>
    <w:tmpl w:val="CDB65C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6B2F9F"/>
    <w:multiLevelType w:val="hybridMultilevel"/>
    <w:tmpl w:val="6052866E"/>
    <w:lvl w:ilvl="0" w:tplc="2D7C4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9C68FF"/>
    <w:multiLevelType w:val="hybridMultilevel"/>
    <w:tmpl w:val="28A6E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44D60"/>
    <w:multiLevelType w:val="multilevel"/>
    <w:tmpl w:val="B1FC90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CA75DF"/>
    <w:multiLevelType w:val="hybridMultilevel"/>
    <w:tmpl w:val="661464EE"/>
    <w:lvl w:ilvl="0" w:tplc="D8DCFD0C">
      <w:start w:val="6"/>
      <w:numFmt w:val="decimal"/>
      <w:lvlText w:val="%1."/>
      <w:lvlJc w:val="left"/>
      <w:pPr>
        <w:ind w:left="720" w:hanging="360"/>
      </w:pPr>
      <w:rPr>
        <w:rFonts w:ascii="Arial" w:eastAsiaTheme="majorEastAsia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23CED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8FD06B5"/>
    <w:multiLevelType w:val="hybridMultilevel"/>
    <w:tmpl w:val="00421D80"/>
    <w:lvl w:ilvl="0" w:tplc="B67409B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997BD4"/>
    <w:multiLevelType w:val="hybridMultilevel"/>
    <w:tmpl w:val="2DBE625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950C32"/>
    <w:multiLevelType w:val="multilevel"/>
    <w:tmpl w:val="3E5492C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>
    <w:nsid w:val="5B8C4688"/>
    <w:multiLevelType w:val="hybridMultilevel"/>
    <w:tmpl w:val="58681EF8"/>
    <w:lvl w:ilvl="0" w:tplc="F1201A6E">
      <w:start w:val="5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7" w:hanging="360"/>
      </w:pPr>
    </w:lvl>
    <w:lvl w:ilvl="2" w:tplc="0415001B" w:tentative="1">
      <w:start w:val="1"/>
      <w:numFmt w:val="lowerRoman"/>
      <w:lvlText w:val="%3."/>
      <w:lvlJc w:val="right"/>
      <w:pPr>
        <w:ind w:left="1827" w:hanging="180"/>
      </w:pPr>
    </w:lvl>
    <w:lvl w:ilvl="3" w:tplc="0415000F" w:tentative="1">
      <w:start w:val="1"/>
      <w:numFmt w:val="decimal"/>
      <w:lvlText w:val="%4."/>
      <w:lvlJc w:val="left"/>
      <w:pPr>
        <w:ind w:left="2547" w:hanging="360"/>
      </w:pPr>
    </w:lvl>
    <w:lvl w:ilvl="4" w:tplc="04150019" w:tentative="1">
      <w:start w:val="1"/>
      <w:numFmt w:val="lowerLetter"/>
      <w:lvlText w:val="%5."/>
      <w:lvlJc w:val="left"/>
      <w:pPr>
        <w:ind w:left="3267" w:hanging="360"/>
      </w:pPr>
    </w:lvl>
    <w:lvl w:ilvl="5" w:tplc="0415001B" w:tentative="1">
      <w:start w:val="1"/>
      <w:numFmt w:val="lowerRoman"/>
      <w:lvlText w:val="%6."/>
      <w:lvlJc w:val="right"/>
      <w:pPr>
        <w:ind w:left="3987" w:hanging="180"/>
      </w:pPr>
    </w:lvl>
    <w:lvl w:ilvl="6" w:tplc="0415000F" w:tentative="1">
      <w:start w:val="1"/>
      <w:numFmt w:val="decimal"/>
      <w:lvlText w:val="%7."/>
      <w:lvlJc w:val="left"/>
      <w:pPr>
        <w:ind w:left="4707" w:hanging="360"/>
      </w:pPr>
    </w:lvl>
    <w:lvl w:ilvl="7" w:tplc="04150019" w:tentative="1">
      <w:start w:val="1"/>
      <w:numFmt w:val="lowerLetter"/>
      <w:lvlText w:val="%8."/>
      <w:lvlJc w:val="left"/>
      <w:pPr>
        <w:ind w:left="5427" w:hanging="360"/>
      </w:pPr>
    </w:lvl>
    <w:lvl w:ilvl="8" w:tplc="0415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30">
    <w:nsid w:val="5DB540A3"/>
    <w:multiLevelType w:val="hybridMultilevel"/>
    <w:tmpl w:val="C0A88B16"/>
    <w:lvl w:ilvl="0" w:tplc="68588AC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15E8E"/>
    <w:multiLevelType w:val="hybridMultilevel"/>
    <w:tmpl w:val="8D8A7048"/>
    <w:lvl w:ilvl="0" w:tplc="ACEECC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C70DD0"/>
    <w:multiLevelType w:val="hybridMultilevel"/>
    <w:tmpl w:val="23306336"/>
    <w:lvl w:ilvl="0" w:tplc="ACEECC8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F4309"/>
    <w:multiLevelType w:val="multilevel"/>
    <w:tmpl w:val="DFB4A1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7334AF4"/>
    <w:multiLevelType w:val="multilevel"/>
    <w:tmpl w:val="86388B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5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6A946ADB"/>
    <w:multiLevelType w:val="hybridMultilevel"/>
    <w:tmpl w:val="143E12E8"/>
    <w:lvl w:ilvl="0" w:tplc="9F3673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06292"/>
    <w:multiLevelType w:val="hybridMultilevel"/>
    <w:tmpl w:val="8CC259DE"/>
    <w:lvl w:ilvl="0" w:tplc="9F3673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9F01AC"/>
    <w:multiLevelType w:val="multilevel"/>
    <w:tmpl w:val="7E02A79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eastAsia="Times New Roman" w:cstheme="maj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cstheme="majorBid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Times New Roman"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Times New Roman"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Times New Roman"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eastAsia="Times New Roman" w:cstheme="majorBidi" w:hint="default"/>
      </w:rPr>
    </w:lvl>
  </w:abstractNum>
  <w:abstractNum w:abstractNumId="38">
    <w:nsid w:val="70AC50E2"/>
    <w:multiLevelType w:val="hybridMultilevel"/>
    <w:tmpl w:val="8D662B7C"/>
    <w:lvl w:ilvl="0" w:tplc="8C923C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B0369E"/>
    <w:multiLevelType w:val="hybridMultilevel"/>
    <w:tmpl w:val="138C4D3C"/>
    <w:lvl w:ilvl="0" w:tplc="229C470C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E65018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0A5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32A5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9602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F071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0AD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C0BD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090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F05CE5"/>
    <w:multiLevelType w:val="hybridMultilevel"/>
    <w:tmpl w:val="942AA9C8"/>
    <w:lvl w:ilvl="0" w:tplc="4F62D64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CC602762" w:tentative="1">
      <w:start w:val="1"/>
      <w:numFmt w:val="lowerLetter"/>
      <w:lvlText w:val="%2."/>
      <w:lvlJc w:val="left"/>
      <w:pPr>
        <w:ind w:left="1440" w:hanging="360"/>
      </w:pPr>
    </w:lvl>
    <w:lvl w:ilvl="2" w:tplc="40BCF37A" w:tentative="1">
      <w:start w:val="1"/>
      <w:numFmt w:val="lowerRoman"/>
      <w:lvlText w:val="%3."/>
      <w:lvlJc w:val="right"/>
      <w:pPr>
        <w:ind w:left="2160" w:hanging="180"/>
      </w:pPr>
    </w:lvl>
    <w:lvl w:ilvl="3" w:tplc="11BCA3DC" w:tentative="1">
      <w:start w:val="1"/>
      <w:numFmt w:val="decimal"/>
      <w:lvlText w:val="%4."/>
      <w:lvlJc w:val="left"/>
      <w:pPr>
        <w:ind w:left="2880" w:hanging="360"/>
      </w:pPr>
    </w:lvl>
    <w:lvl w:ilvl="4" w:tplc="B224919C" w:tentative="1">
      <w:start w:val="1"/>
      <w:numFmt w:val="lowerLetter"/>
      <w:lvlText w:val="%5."/>
      <w:lvlJc w:val="left"/>
      <w:pPr>
        <w:ind w:left="3600" w:hanging="360"/>
      </w:pPr>
    </w:lvl>
    <w:lvl w:ilvl="5" w:tplc="7AE8A93C" w:tentative="1">
      <w:start w:val="1"/>
      <w:numFmt w:val="lowerRoman"/>
      <w:lvlText w:val="%6."/>
      <w:lvlJc w:val="right"/>
      <w:pPr>
        <w:ind w:left="4320" w:hanging="180"/>
      </w:pPr>
    </w:lvl>
    <w:lvl w:ilvl="6" w:tplc="E974A486" w:tentative="1">
      <w:start w:val="1"/>
      <w:numFmt w:val="decimal"/>
      <w:lvlText w:val="%7."/>
      <w:lvlJc w:val="left"/>
      <w:pPr>
        <w:ind w:left="5040" w:hanging="360"/>
      </w:pPr>
    </w:lvl>
    <w:lvl w:ilvl="7" w:tplc="390E37EA" w:tentative="1">
      <w:start w:val="1"/>
      <w:numFmt w:val="lowerLetter"/>
      <w:lvlText w:val="%8."/>
      <w:lvlJc w:val="left"/>
      <w:pPr>
        <w:ind w:left="5760" w:hanging="360"/>
      </w:pPr>
    </w:lvl>
    <w:lvl w:ilvl="8" w:tplc="8144A3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214912"/>
    <w:multiLevelType w:val="hybridMultilevel"/>
    <w:tmpl w:val="E0E8A8AE"/>
    <w:lvl w:ilvl="0" w:tplc="9E2EE5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5"/>
  </w:num>
  <w:num w:numId="3">
    <w:abstractNumId w:val="40"/>
  </w:num>
  <w:num w:numId="4">
    <w:abstractNumId w:val="3"/>
  </w:num>
  <w:num w:numId="5">
    <w:abstractNumId w:val="26"/>
  </w:num>
  <w:num w:numId="6">
    <w:abstractNumId w:val="35"/>
  </w:num>
  <w:num w:numId="7">
    <w:abstractNumId w:val="11"/>
  </w:num>
  <w:num w:numId="8">
    <w:abstractNumId w:val="33"/>
  </w:num>
  <w:num w:numId="9">
    <w:abstractNumId w:val="22"/>
  </w:num>
  <w:num w:numId="10">
    <w:abstractNumId w:val="15"/>
  </w:num>
  <w:num w:numId="1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0"/>
  </w:num>
  <w:num w:numId="14">
    <w:abstractNumId w:val="39"/>
  </w:num>
  <w:num w:numId="15">
    <w:abstractNumId w:val="18"/>
  </w:num>
  <w:num w:numId="16">
    <w:abstractNumId w:val="13"/>
  </w:num>
  <w:num w:numId="17">
    <w:abstractNumId w:val="1"/>
  </w:num>
  <w:num w:numId="18">
    <w:abstractNumId w:val="2"/>
  </w:num>
  <w:num w:numId="19">
    <w:abstractNumId w:val="5"/>
  </w:num>
  <w:num w:numId="20">
    <w:abstractNumId w:val="0"/>
  </w:num>
  <w:num w:numId="21">
    <w:abstractNumId w:val="24"/>
  </w:num>
  <w:num w:numId="22">
    <w:abstractNumId w:val="16"/>
  </w:num>
  <w:num w:numId="23">
    <w:abstractNumId w:val="6"/>
  </w:num>
  <w:num w:numId="24">
    <w:abstractNumId w:val="12"/>
  </w:num>
  <w:num w:numId="25">
    <w:abstractNumId w:val="29"/>
  </w:num>
  <w:num w:numId="26">
    <w:abstractNumId w:val="34"/>
  </w:num>
  <w:num w:numId="27">
    <w:abstractNumId w:val="23"/>
  </w:num>
  <w:num w:numId="28">
    <w:abstractNumId w:val="28"/>
  </w:num>
  <w:num w:numId="29">
    <w:abstractNumId w:val="20"/>
  </w:num>
  <w:num w:numId="30">
    <w:abstractNumId w:val="41"/>
  </w:num>
  <w:num w:numId="31">
    <w:abstractNumId w:val="17"/>
  </w:num>
  <w:num w:numId="32">
    <w:abstractNumId w:val="19"/>
  </w:num>
  <w:num w:numId="33">
    <w:abstractNumId w:val="30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7"/>
  </w:num>
  <w:num w:numId="37">
    <w:abstractNumId w:val="8"/>
  </w:num>
  <w:num w:numId="38">
    <w:abstractNumId w:val="9"/>
  </w:num>
  <w:num w:numId="39">
    <w:abstractNumId w:val="31"/>
  </w:num>
  <w:num w:numId="40">
    <w:abstractNumId w:val="32"/>
  </w:num>
  <w:num w:numId="41">
    <w:abstractNumId w:val="36"/>
  </w:num>
  <w:num w:numId="42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awełka Katarzyna">
    <w15:presenceInfo w15:providerId="None" w15:userId="Hawełka Katarzyna"/>
  </w15:person>
  <w15:person w15:author="Sobieska Anna">
    <w15:presenceInfo w15:providerId="None" w15:userId="Sobieska Anna"/>
  </w15:person>
  <w15:person w15:author="Jerchewicz-Rom Milena">
    <w15:presenceInfo w15:providerId="None" w15:userId="Jerchewicz-Rom Mi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6E"/>
    <w:rsid w:val="0001558C"/>
    <w:rsid w:val="000409C9"/>
    <w:rsid w:val="00046F1C"/>
    <w:rsid w:val="000953C4"/>
    <w:rsid w:val="000A7526"/>
    <w:rsid w:val="000B4AE3"/>
    <w:rsid w:val="000B67A1"/>
    <w:rsid w:val="000B7E88"/>
    <w:rsid w:val="000D2D9B"/>
    <w:rsid w:val="000D57AC"/>
    <w:rsid w:val="00151B14"/>
    <w:rsid w:val="00170F17"/>
    <w:rsid w:val="00190C13"/>
    <w:rsid w:val="001B66AB"/>
    <w:rsid w:val="001C5B0E"/>
    <w:rsid w:val="001E26A9"/>
    <w:rsid w:val="001F37BE"/>
    <w:rsid w:val="001F4EF1"/>
    <w:rsid w:val="00204BB0"/>
    <w:rsid w:val="00235B01"/>
    <w:rsid w:val="0024266F"/>
    <w:rsid w:val="00251BBC"/>
    <w:rsid w:val="002825F5"/>
    <w:rsid w:val="002A00DD"/>
    <w:rsid w:val="002A77AC"/>
    <w:rsid w:val="002A7CBE"/>
    <w:rsid w:val="002C3A21"/>
    <w:rsid w:val="00303834"/>
    <w:rsid w:val="003273D8"/>
    <w:rsid w:val="003571C1"/>
    <w:rsid w:val="00372FAB"/>
    <w:rsid w:val="00374BE8"/>
    <w:rsid w:val="00394DC5"/>
    <w:rsid w:val="00426436"/>
    <w:rsid w:val="00444DDE"/>
    <w:rsid w:val="00457E84"/>
    <w:rsid w:val="004650B7"/>
    <w:rsid w:val="00474792"/>
    <w:rsid w:val="00477B0F"/>
    <w:rsid w:val="004E660D"/>
    <w:rsid w:val="004E782C"/>
    <w:rsid w:val="00502FE5"/>
    <w:rsid w:val="00524682"/>
    <w:rsid w:val="00524D6C"/>
    <w:rsid w:val="00563272"/>
    <w:rsid w:val="005A6D2C"/>
    <w:rsid w:val="005C29EF"/>
    <w:rsid w:val="006233F4"/>
    <w:rsid w:val="00643A3C"/>
    <w:rsid w:val="0065081B"/>
    <w:rsid w:val="00673834"/>
    <w:rsid w:val="006B2D60"/>
    <w:rsid w:val="00704EF2"/>
    <w:rsid w:val="00725301"/>
    <w:rsid w:val="00736227"/>
    <w:rsid w:val="00755925"/>
    <w:rsid w:val="007737BF"/>
    <w:rsid w:val="007925FF"/>
    <w:rsid w:val="00796684"/>
    <w:rsid w:val="007B389F"/>
    <w:rsid w:val="007D24D1"/>
    <w:rsid w:val="007D63B2"/>
    <w:rsid w:val="007E1B53"/>
    <w:rsid w:val="007E40E4"/>
    <w:rsid w:val="00802EA2"/>
    <w:rsid w:val="008037FD"/>
    <w:rsid w:val="008067CF"/>
    <w:rsid w:val="00824AFA"/>
    <w:rsid w:val="00831E7A"/>
    <w:rsid w:val="008557FD"/>
    <w:rsid w:val="0086040F"/>
    <w:rsid w:val="008D6201"/>
    <w:rsid w:val="0090758E"/>
    <w:rsid w:val="00942C32"/>
    <w:rsid w:val="009436E2"/>
    <w:rsid w:val="00944DC7"/>
    <w:rsid w:val="00952776"/>
    <w:rsid w:val="0097456A"/>
    <w:rsid w:val="00976C6D"/>
    <w:rsid w:val="009842AC"/>
    <w:rsid w:val="009A24D3"/>
    <w:rsid w:val="00A11CDC"/>
    <w:rsid w:val="00A65617"/>
    <w:rsid w:val="00A7111B"/>
    <w:rsid w:val="00A73115"/>
    <w:rsid w:val="00AB2A84"/>
    <w:rsid w:val="00AD036B"/>
    <w:rsid w:val="00B233B4"/>
    <w:rsid w:val="00B42C85"/>
    <w:rsid w:val="00B57C61"/>
    <w:rsid w:val="00B617F3"/>
    <w:rsid w:val="00B7098D"/>
    <w:rsid w:val="00B77A60"/>
    <w:rsid w:val="00B86322"/>
    <w:rsid w:val="00BA5DFC"/>
    <w:rsid w:val="00BB1CDB"/>
    <w:rsid w:val="00BB1E6E"/>
    <w:rsid w:val="00BD0DBA"/>
    <w:rsid w:val="00BD5DB8"/>
    <w:rsid w:val="00BF632D"/>
    <w:rsid w:val="00BF68F1"/>
    <w:rsid w:val="00C37D00"/>
    <w:rsid w:val="00C55EEB"/>
    <w:rsid w:val="00C62B79"/>
    <w:rsid w:val="00C71ABD"/>
    <w:rsid w:val="00CD706F"/>
    <w:rsid w:val="00CF3415"/>
    <w:rsid w:val="00CF59A7"/>
    <w:rsid w:val="00D11877"/>
    <w:rsid w:val="00D16F05"/>
    <w:rsid w:val="00D41E24"/>
    <w:rsid w:val="00D82717"/>
    <w:rsid w:val="00D93116"/>
    <w:rsid w:val="00DB059F"/>
    <w:rsid w:val="00DC24F5"/>
    <w:rsid w:val="00E502D1"/>
    <w:rsid w:val="00E6546B"/>
    <w:rsid w:val="00EB1C52"/>
    <w:rsid w:val="00EB4FA4"/>
    <w:rsid w:val="00EE55E4"/>
    <w:rsid w:val="00F11E40"/>
    <w:rsid w:val="00F754EC"/>
    <w:rsid w:val="00F82A69"/>
    <w:rsid w:val="00F9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AB2A84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basedOn w:val="Normalny"/>
    <w:rsid w:val="004E660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643A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1E6E"/>
    <w:pPr>
      <w:spacing w:after="200" w:line="276" w:lineRule="auto"/>
    </w:pPr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D6201"/>
    <w:pPr>
      <w:keepNext/>
      <w:numPr>
        <w:ilvl w:val="1"/>
        <w:numId w:val="10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8D6201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E6E"/>
    <w:rPr>
      <w:rFonts w:eastAsiaTheme="minorEastAsia"/>
      <w:lang w:eastAsia="pl-PL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BB1E6E"/>
    <w:pPr>
      <w:ind w:left="720"/>
      <w:contextualSpacing/>
    </w:p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BB1E6E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1E6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1E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1E6E"/>
    <w:rPr>
      <w:rFonts w:eastAsiaTheme="minorEastAsi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E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E6E"/>
    <w:rPr>
      <w:rFonts w:eastAsiaTheme="minorEastAsia"/>
      <w:lang w:eastAsia="pl-PL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BB1E6E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BB1E6E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BB1E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E6E"/>
    <w:rPr>
      <w:rFonts w:ascii="Segoe UI" w:eastAsiaTheme="minorEastAsia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1E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1E6E"/>
    <w:rPr>
      <w:rFonts w:eastAsiaTheme="minorEastAsi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8D620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8D620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customStyle="1" w:styleId="blokpktwysun">
    <w:name w:val="blok pkt wysun"/>
    <w:basedOn w:val="Normalny"/>
    <w:next w:val="Normalny"/>
    <w:autoRedefine/>
    <w:rsid w:val="008D6201"/>
    <w:pPr>
      <w:numPr>
        <w:numId w:val="11"/>
      </w:numPr>
      <w:tabs>
        <w:tab w:val="clear" w:pos="720"/>
      </w:tabs>
      <w:spacing w:after="60" w:line="240" w:lineRule="auto"/>
      <w:ind w:left="426" w:right="40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AB2A84"/>
    <w:pPr>
      <w:spacing w:after="0" w:line="240" w:lineRule="auto"/>
    </w:pPr>
    <w:rPr>
      <w:rFonts w:eastAsiaTheme="minorEastAsia"/>
      <w:lang w:eastAsia="pl-PL"/>
    </w:rPr>
  </w:style>
  <w:style w:type="paragraph" w:customStyle="1" w:styleId="Default">
    <w:name w:val="Default"/>
    <w:basedOn w:val="Normalny"/>
    <w:rsid w:val="004E660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643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6667B-33E9-4F28-8296-7701C2FB8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mrdzen</cp:lastModifiedBy>
  <cp:revision>2</cp:revision>
  <cp:lastPrinted>2021-09-01T08:42:00Z</cp:lastPrinted>
  <dcterms:created xsi:type="dcterms:W3CDTF">2021-10-11T11:47:00Z</dcterms:created>
  <dcterms:modified xsi:type="dcterms:W3CDTF">2021-10-11T11:47:00Z</dcterms:modified>
</cp:coreProperties>
</file>